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507E42" w:rsidP="00CB5FF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Projektovaný počet </w:t>
            </w:r>
            <w:r w:rsidR="00763016">
              <w:rPr>
                <w:sz w:val="20"/>
                <w:szCs w:val="20"/>
              </w:rPr>
              <w:t>staveb</w:t>
            </w:r>
            <w:r>
              <w:rPr>
                <w:sz w:val="20"/>
                <w:szCs w:val="20"/>
              </w:rPr>
              <w:t xml:space="preserve"> </w:t>
            </w:r>
            <w:del w:id="0" w:author="Janoušková Alena" w:date="2025-12-05T08:34:00Z">
              <w:r w:rsidR="00CB5FF3" w:rsidDel="00CB5FF3">
                <w:rPr>
                  <w:sz w:val="20"/>
                  <w:szCs w:val="20"/>
                </w:rPr>
                <w:delText xml:space="preserve">k revitalizaci v rámci PO </w:delText>
              </w:r>
            </w:del>
            <w:bookmarkStart w:id="1" w:name="_GoBack"/>
            <w:bookmarkEnd w:id="1"/>
            <w:r>
              <w:rPr>
                <w:sz w:val="20"/>
                <w:szCs w:val="20"/>
              </w:rPr>
              <w:t>(budovy, garáže, haly, apod.)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230BE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76301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CB5FF3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CB5FF3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CB5FF3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CB5F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CB5F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oušková Alena">
    <w15:presenceInfo w15:providerId="AD" w15:userId="S-1-5-21-1547814083-1834688084-2493830544-48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30BEA"/>
    <w:rsid w:val="002901CE"/>
    <w:rsid w:val="002B2018"/>
    <w:rsid w:val="003531F3"/>
    <w:rsid w:val="00507E42"/>
    <w:rsid w:val="00561EF6"/>
    <w:rsid w:val="00625D3C"/>
    <w:rsid w:val="006F2539"/>
    <w:rsid w:val="00763016"/>
    <w:rsid w:val="00786429"/>
    <w:rsid w:val="00A74AAB"/>
    <w:rsid w:val="00B0375C"/>
    <w:rsid w:val="00CB5FF3"/>
    <w:rsid w:val="00D84FAA"/>
    <w:rsid w:val="00D94EB3"/>
    <w:rsid w:val="00E027EC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7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75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977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18</cp:revision>
  <dcterms:created xsi:type="dcterms:W3CDTF">2022-01-24T11:46:00Z</dcterms:created>
  <dcterms:modified xsi:type="dcterms:W3CDTF">2025-12-05T07:34:00Z</dcterms:modified>
</cp:coreProperties>
</file>